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99" w:rsidRDefault="007A0599" w:rsidP="007A0599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RANGE!A2:C48"/>
      <w:bookmarkStart w:id="2" w:name="_GoBack"/>
      <w:bookmarkEnd w:id="2"/>
      <w:ins w:id="3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  <w:r w:rsidR="00C9143E">
          <w:rPr>
            <w:rFonts w:ascii="Times New Roman" w:hAnsi="Times New Roman" w:cs="Times New Roman"/>
            <w:b/>
            <w:bCs/>
            <w:sz w:val="20"/>
            <w:szCs w:val="20"/>
          </w:rPr>
          <w:t>I</w:t>
        </w:r>
      </w:ins>
    </w:p>
    <w:p w:rsidR="0062030D" w:rsidRPr="00DC1B2C" w:rsidRDefault="008B4FE4" w:rsidP="0062030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27A1E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2B3D48">
        <w:rPr>
          <w:rFonts w:ascii="Times New Roman" w:hAnsi="Times New Roman" w:cs="Times New Roman"/>
          <w:b/>
          <w:bCs/>
          <w:sz w:val="20"/>
          <w:szCs w:val="20"/>
        </w:rPr>
        <w:t>02</w:t>
      </w:r>
      <w:bookmarkEnd w:id="1"/>
      <w:r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85DCD" w:rsidRPr="00DC1B2C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Off</w:t>
      </w:r>
      <w:r w:rsidR="00285DCD" w:rsidRPr="00DC1B2C">
        <w:rPr>
          <w:rFonts w:ascii="Times New Roman" w:hAnsi="Times New Roman" w:cs="Times New Roman"/>
          <w:b/>
          <w:bCs/>
          <w:sz w:val="20"/>
          <w:szCs w:val="20"/>
        </w:rPr>
        <w:t>-b</w:t>
      </w:r>
      <w:r w:rsidRPr="00627A1E">
        <w:rPr>
          <w:rFonts w:ascii="Times New Roman" w:hAnsi="Times New Roman" w:cs="Times New Roman"/>
          <w:b/>
          <w:bCs/>
          <w:sz w:val="20"/>
          <w:szCs w:val="20"/>
        </w:rPr>
        <w:t>alance-sheet items</w:t>
      </w:r>
      <w:r w:rsidR="00A501F6"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– list of unlimited guarantees received</w:t>
      </w:r>
      <w:r w:rsidR="0062030D"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(old BS-</w:t>
      </w:r>
      <w:r w:rsidR="0062030D" w:rsidRPr="00DC1B2C">
        <w:rPr>
          <w:rFonts w:ascii="Times New Roman" w:hAnsi="Times New Roman" w:cs="Times New Roman"/>
          <w:b/>
          <w:bCs/>
          <w:sz w:val="20"/>
          <w:szCs w:val="20"/>
        </w:rPr>
        <w:t>C1B)</w:t>
      </w:r>
    </w:p>
    <w:p w:rsidR="00F5010C" w:rsidRPr="00627A1E" w:rsidRDefault="00F5010C" w:rsidP="00F5010C">
      <w:pPr>
        <w:rPr>
          <w:rFonts w:ascii="Times New Roman" w:hAnsi="Times New Roman" w:cs="Times New Roman"/>
          <w:bCs/>
          <w:sz w:val="20"/>
          <w:szCs w:val="20"/>
        </w:rPr>
      </w:pPr>
      <w:r w:rsidRPr="00627A1E">
        <w:rPr>
          <w:rFonts w:ascii="Times New Roman" w:hAnsi="Times New Roman" w:cs="Times New Roman"/>
          <w:bCs/>
          <w:sz w:val="20"/>
          <w:szCs w:val="20"/>
        </w:rPr>
        <w:t>General comment</w:t>
      </w:r>
      <w:r w:rsidR="007D0EE3" w:rsidRPr="00627A1E">
        <w:rPr>
          <w:rFonts w:ascii="Times New Roman" w:hAnsi="Times New Roman" w:cs="Times New Roman"/>
          <w:bCs/>
          <w:sz w:val="20"/>
          <w:szCs w:val="20"/>
        </w:rPr>
        <w:t>s</w:t>
      </w:r>
      <w:r w:rsidRPr="00627A1E">
        <w:rPr>
          <w:rFonts w:ascii="Times New Roman" w:hAnsi="Times New Roman" w:cs="Times New Roman"/>
          <w:bCs/>
          <w:sz w:val="20"/>
          <w:szCs w:val="20"/>
        </w:rPr>
        <w:t>:</w:t>
      </w:r>
    </w:p>
    <w:p w:rsidR="0062030D" w:rsidRPr="00DC1B2C" w:rsidRDefault="0062030D">
      <w:pPr>
        <w:jc w:val="both"/>
        <w:rPr>
          <w:rFonts w:ascii="Times New Roman" w:hAnsi="Times New Roman" w:cs="Times New Roman"/>
          <w:sz w:val="20"/>
          <w:szCs w:val="20"/>
        </w:rPr>
      </w:pPr>
      <w:r w:rsidRPr="00DC1B2C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670EE" w:rsidRPr="00DC1B2C" w:rsidRDefault="00C670EE" w:rsidP="00C670E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C1B2C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</w:t>
      </w:r>
      <w:r w:rsidR="00F97B09" w:rsidRPr="00F97B09">
        <w:rPr>
          <w:rFonts w:ascii="Times New Roman" w:hAnsi="Times New Roman" w:cs="Times New Roman"/>
          <w:sz w:val="20"/>
          <w:szCs w:val="20"/>
          <w:lang w:val="en-US"/>
        </w:rPr>
        <w:t>for groups</w:t>
      </w:r>
      <w:r w:rsidRPr="00DC1B2C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7D0EE3" w:rsidRPr="00627A1E" w:rsidRDefault="007D0EE3" w:rsidP="00627A1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7A1E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As regards the Solvency II value, the instructions define the items from a recognition perspective. Valuation principles are laid down in Directive 2009/138/EC, </w:t>
      </w:r>
      <w:ins w:id="4" w:author="Author">
        <w:r w:rsidR="00AE3C66" w:rsidRPr="003B51DF">
          <w:rPr>
            <w:rFonts w:ascii="Times New Roman" w:hAnsi="Times New Roman" w:cs="Times New Roman"/>
            <w:bCs/>
            <w:sz w:val="20"/>
            <w:szCs w:val="20"/>
            <w:rPrChange w:id="5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rPrChange>
          </w:rPr>
          <w:t>Delegated Regulation 2015/35</w:t>
        </w:r>
      </w:ins>
      <w:del w:id="6" w:author="Author">
        <w:r w:rsidR="00094F03" w:rsidRPr="007A0599" w:rsidDel="00AE3C66">
          <w:rPr>
            <w:rFonts w:ascii="Times New Roman" w:hAnsi="Times New Roman" w:cs="Times New Roman"/>
            <w:bCs/>
            <w:sz w:val="20"/>
            <w:szCs w:val="20"/>
            <w:lang w:val="en-US"/>
          </w:rPr>
          <w:delText>Implementing</w:delText>
        </w:r>
        <w:r w:rsidR="00094F03" w:rsidDel="00AE3C66">
          <w:rPr>
            <w:rFonts w:ascii="Times New Roman" w:hAnsi="Times New Roman" w:cs="Times New Roman"/>
            <w:bCs/>
            <w:sz w:val="20"/>
            <w:szCs w:val="20"/>
            <w:lang w:val="en-US"/>
          </w:rPr>
          <w:delText xml:space="preserve"> measures</w:delText>
        </w:r>
      </w:del>
      <w:r w:rsidRPr="00627A1E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827DF7" w:rsidRPr="00627A1E" w:rsidRDefault="00827DF7" w:rsidP="00627A1E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A1E">
        <w:rPr>
          <w:rFonts w:ascii="Times New Roman" w:hAnsi="Times New Roman" w:cs="Times New Roman"/>
          <w:sz w:val="20"/>
          <w:szCs w:val="20"/>
        </w:rPr>
        <w:t xml:space="preserve">Unlimited guarantees refer to </w:t>
      </w:r>
      <w:r w:rsidR="00DE2035" w:rsidRPr="00DC1B2C">
        <w:rPr>
          <w:rFonts w:ascii="Times New Roman" w:hAnsi="Times New Roman" w:cs="Times New Roman"/>
          <w:sz w:val="20"/>
          <w:szCs w:val="20"/>
        </w:rPr>
        <w:t xml:space="preserve">guarantees with </w:t>
      </w:r>
      <w:r w:rsidRPr="00627A1E">
        <w:rPr>
          <w:rFonts w:ascii="Times New Roman" w:hAnsi="Times New Roman" w:cs="Times New Roman"/>
          <w:sz w:val="20"/>
          <w:szCs w:val="20"/>
        </w:rPr>
        <w:t>unlimited amount</w:t>
      </w:r>
      <w:ins w:id="7" w:author="Author">
        <w:r w:rsidR="00AE3C66">
          <w:rPr>
            <w:rFonts w:ascii="Times New Roman" w:hAnsi="Times New Roman" w:cs="Times New Roman"/>
            <w:sz w:val="20"/>
            <w:szCs w:val="20"/>
          </w:rPr>
          <w:t>,</w:t>
        </w:r>
        <w:r w:rsidR="00AE3C66" w:rsidRPr="00C35B55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AE3C66">
          <w:rPr>
            <w:rFonts w:ascii="Times New Roman" w:hAnsi="Times New Roman" w:cs="Times New Roman"/>
            <w:sz w:val="20"/>
            <w:szCs w:val="20"/>
          </w:rPr>
          <w:t>regardless of the date being limited or</w:t>
        </w:r>
        <w:r w:rsidR="007A0599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del w:id="8" w:author="Author">
        <w:r w:rsidRPr="00627A1E" w:rsidDel="00AE3C66">
          <w:rPr>
            <w:rFonts w:ascii="Times New Roman" w:hAnsi="Times New Roman" w:cs="Times New Roman"/>
            <w:sz w:val="20"/>
            <w:szCs w:val="20"/>
          </w:rPr>
          <w:delText xml:space="preserve"> and not </w:delText>
        </w:r>
        <w:r w:rsidR="00DE2035" w:rsidRPr="00DC1B2C" w:rsidDel="00AE3C66">
          <w:rPr>
            <w:rFonts w:ascii="Times New Roman" w:hAnsi="Times New Roman" w:cs="Times New Roman"/>
            <w:sz w:val="20"/>
            <w:szCs w:val="20"/>
          </w:rPr>
          <w:delText>with</w:delText>
        </w:r>
        <w:r w:rsidRPr="00627A1E" w:rsidDel="00AE3C66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r w:rsidRPr="00627A1E">
        <w:rPr>
          <w:rFonts w:ascii="Times New Roman" w:hAnsi="Times New Roman" w:cs="Times New Roman"/>
          <w:sz w:val="20"/>
          <w:szCs w:val="20"/>
        </w:rPr>
        <w:t>unlimited</w:t>
      </w:r>
      <w:del w:id="9" w:author="Author">
        <w:r w:rsidRPr="00627A1E" w:rsidDel="00AE3C66">
          <w:rPr>
            <w:rFonts w:ascii="Times New Roman" w:hAnsi="Times New Roman" w:cs="Times New Roman"/>
            <w:sz w:val="20"/>
            <w:szCs w:val="20"/>
          </w:rPr>
          <w:delText xml:space="preserve"> date</w:delText>
        </w:r>
      </w:del>
      <w:r w:rsidRPr="00627A1E">
        <w:rPr>
          <w:rFonts w:ascii="Times New Roman" w:hAnsi="Times New Roman" w:cs="Times New Roman"/>
          <w:sz w:val="20"/>
          <w:szCs w:val="20"/>
        </w:rPr>
        <w:t>.</w:t>
      </w:r>
    </w:p>
    <w:p w:rsidR="00827DF7" w:rsidRPr="00627A1E" w:rsidRDefault="00827DF7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27A1E">
        <w:rPr>
          <w:rFonts w:ascii="Times New Roman" w:hAnsi="Times New Roman" w:cs="Times New Roman"/>
          <w:sz w:val="20"/>
          <w:szCs w:val="20"/>
          <w:lang w:val="en-US"/>
        </w:rPr>
        <w:t>The guarantees listed in this template are not reported in S.03.01</w:t>
      </w:r>
      <w:del w:id="10" w:author="Author">
        <w:r w:rsidRPr="00627A1E" w:rsidDel="007A0599">
          <w:rPr>
            <w:rFonts w:ascii="Times New Roman" w:hAnsi="Times New Roman" w:cs="Times New Roman"/>
            <w:sz w:val="20"/>
            <w:szCs w:val="20"/>
            <w:lang w:val="en-US"/>
          </w:rPr>
          <w:delText>.</w:delText>
        </w:r>
        <w:r w:rsidR="00C13650" w:rsidDel="007A0599">
          <w:rPr>
            <w:rFonts w:ascii="Times New Roman" w:hAnsi="Times New Roman" w:cs="Times New Roman"/>
            <w:sz w:val="20"/>
            <w:szCs w:val="20"/>
            <w:lang w:val="en-US"/>
          </w:rPr>
          <w:delText>g</w:delText>
        </w:r>
      </w:del>
      <w:r w:rsidRPr="00627A1E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317"/>
        <w:gridCol w:w="6221"/>
        <w:tblGridChange w:id="11">
          <w:tblGrid>
            <w:gridCol w:w="750"/>
            <w:gridCol w:w="2317"/>
            <w:gridCol w:w="6221"/>
          </w:tblGrid>
        </w:tblGridChange>
      </w:tblGrid>
      <w:tr w:rsidR="008B4FE4" w:rsidRPr="00DC1B2C" w:rsidTr="00627A1E">
        <w:tc>
          <w:tcPr>
            <w:tcW w:w="0" w:type="auto"/>
            <w:noWrap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8B4FE4" w:rsidRPr="00DC1B2C" w:rsidTr="00627A1E">
        <w:tc>
          <w:tcPr>
            <w:tcW w:w="0" w:type="auto"/>
            <w:hideMark/>
          </w:tcPr>
          <w:p w:rsidR="0062030D" w:rsidRPr="00DC1B2C" w:rsidRDefault="00AD27FF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10C"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B4FE4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4FE4" w:rsidRPr="00627A1E">
              <w:rPr>
                <w:rFonts w:ascii="Times New Roman" w:hAnsi="Times New Roman" w:cs="Times New Roman"/>
                <w:sz w:val="20"/>
                <w:szCs w:val="20"/>
              </w:rPr>
              <w:t>A0</w:t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guarantee received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This number is attributed by the undertaking, must be unique and 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be 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consistent over time. It </w:t>
            </w:r>
            <w:r w:rsidR="00E47B9E" w:rsidRPr="00DC1B2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147D1" w:rsidRPr="00DC1B2C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E47B9E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4FE4" w:rsidRPr="00DC1B2C" w:rsidTr="00627A1E">
        <w:tc>
          <w:tcPr>
            <w:tcW w:w="0" w:type="auto"/>
            <w:hideMark/>
          </w:tcPr>
          <w:p w:rsidR="008B4FE4" w:rsidRPr="00DC1B2C" w:rsidRDefault="00F5010C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(A3C)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Name of provider of guarantee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Identification of the name of the provider of the guarantee</w:t>
            </w:r>
            <w:r w:rsidR="00627A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13650" w:rsidRPr="00DC1B2C" w:rsidTr="00627A1E">
        <w:tc>
          <w:tcPr>
            <w:tcW w:w="0" w:type="auto"/>
          </w:tcPr>
          <w:p w:rsidR="00C13650" w:rsidRPr="00627A1E" w:rsidDel="00F5010C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provider using the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Legal Entity Identifier (LEI) if available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  <w:t>If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 available this item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13650" w:rsidRPr="00DC1B2C" w:rsidTr="00627A1E">
        <w:tc>
          <w:tcPr>
            <w:tcW w:w="0" w:type="auto"/>
          </w:tcPr>
          <w:p w:rsidR="00C13650" w:rsidRPr="00627A1E" w:rsidDel="00F5010C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Type of code of provider of guarantee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“Code of provider of guarantee” item. One of the options in the following closed list shall be used: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234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426E42" w:rsidRPr="00DC1B2C" w:rsidDel="009E3622" w:rsidTr="003B51DF">
        <w:tblPrEx>
          <w:tblW w:w="0" w:type="auto"/>
          <w:tblPrExChange w:id="12" w:author="Author">
            <w:tblPrEx>
              <w:tblW w:w="0" w:type="auto"/>
            </w:tblPrEx>
          </w:tblPrExChange>
        </w:tblPrEx>
        <w:trPr>
          <w:del w:id="13" w:author="Author"/>
        </w:trPr>
        <w:tc>
          <w:tcPr>
            <w:tcW w:w="0" w:type="auto"/>
            <w:tcPrChange w:id="14" w:author="Author">
              <w:tcPr>
                <w:tcW w:w="0" w:type="auto"/>
              </w:tcPr>
            </w:tcPrChange>
          </w:tcPr>
          <w:p w:rsidR="00426E42" w:rsidRPr="00DC1B2C" w:rsidDel="009E3622" w:rsidRDefault="00426E42" w:rsidP="00627A1E">
            <w:pPr>
              <w:spacing w:after="0"/>
              <w:rPr>
                <w:del w:id="15" w:author="Author"/>
                <w:rFonts w:ascii="Times New Roman" w:hAnsi="Times New Roman" w:cs="Times New Roman"/>
                <w:sz w:val="20"/>
                <w:szCs w:val="20"/>
              </w:rPr>
            </w:pPr>
            <w:del w:id="16" w:author="Author"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C00</w:delText>
              </w:r>
              <w:r w:rsidR="00E4757F"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  <w:p w:rsidR="0062030D" w:rsidRPr="00627A1E" w:rsidDel="009E3622" w:rsidRDefault="0062030D" w:rsidP="00627A1E">
            <w:pPr>
              <w:spacing w:after="0"/>
              <w:rPr>
                <w:del w:id="17" w:author="Author"/>
                <w:rFonts w:ascii="Times New Roman" w:hAnsi="Times New Roman" w:cs="Times New Roman"/>
                <w:sz w:val="20"/>
                <w:szCs w:val="20"/>
              </w:rPr>
            </w:pPr>
            <w:del w:id="18" w:author="Author">
              <w:r w:rsidRPr="00DC1B2C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(E3C)</w:delText>
              </w:r>
            </w:del>
          </w:p>
        </w:tc>
        <w:tc>
          <w:tcPr>
            <w:tcW w:w="0" w:type="auto"/>
            <w:tcPrChange w:id="19" w:author="Author">
              <w:tcPr>
                <w:tcW w:w="0" w:type="auto"/>
              </w:tcPr>
            </w:tcPrChange>
          </w:tcPr>
          <w:p w:rsidR="00426E42" w:rsidRPr="00627A1E" w:rsidDel="009E3622" w:rsidRDefault="00426E42" w:rsidP="00627A1E">
            <w:pPr>
              <w:spacing w:after="0"/>
              <w:rPr>
                <w:del w:id="20" w:author="Author"/>
                <w:rFonts w:ascii="Times New Roman" w:hAnsi="Times New Roman" w:cs="Times New Roman"/>
                <w:sz w:val="20"/>
                <w:szCs w:val="20"/>
              </w:rPr>
            </w:pPr>
            <w:del w:id="21" w:author="Author"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Provider of guarantee belonging to the same group</w:delText>
              </w:r>
            </w:del>
          </w:p>
        </w:tc>
        <w:tc>
          <w:tcPr>
            <w:tcW w:w="0" w:type="auto"/>
            <w:tcPrChange w:id="22" w:author="Author">
              <w:tcPr>
                <w:tcW w:w="0" w:type="auto"/>
              </w:tcPr>
            </w:tcPrChange>
          </w:tcPr>
          <w:p w:rsidR="00DC1B2C" w:rsidDel="009E3622" w:rsidRDefault="00426E42" w:rsidP="00627A1E">
            <w:pPr>
              <w:spacing w:after="0"/>
              <w:rPr>
                <w:del w:id="23" w:author="Author"/>
                <w:rFonts w:ascii="Times New Roman" w:hAnsi="Times New Roman" w:cs="Times New Roman"/>
                <w:sz w:val="20"/>
                <w:szCs w:val="20"/>
              </w:rPr>
            </w:pPr>
            <w:del w:id="24" w:author="Author"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Indication if provider of the guarantee belongs to the same group as the undertaking.</w:delText>
              </w:r>
            </w:del>
          </w:p>
          <w:p w:rsidR="00426E42" w:rsidRPr="00627A1E" w:rsidDel="009E3622" w:rsidRDefault="00426E42" w:rsidP="00627A1E">
            <w:pPr>
              <w:spacing w:after="0"/>
              <w:rPr>
                <w:del w:id="25" w:author="Author"/>
                <w:rFonts w:ascii="Times New Roman" w:hAnsi="Times New Roman" w:cs="Times New Roman"/>
                <w:sz w:val="20"/>
                <w:szCs w:val="20"/>
              </w:rPr>
            </w:pPr>
            <w:del w:id="26" w:author="Author"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One of the options in the following closed list shall be used:</w:delText>
              </w:r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1123ED"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1 –</w:delText>
              </w:r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123ED"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Belonging to the same group</w:delText>
              </w:r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1123ED"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2 –</w:delText>
              </w:r>
              <w:r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123ED" w:rsidRPr="00627A1E" w:rsidDel="009E3622">
                <w:rPr>
                  <w:rFonts w:ascii="Times New Roman" w:hAnsi="Times New Roman" w:cs="Times New Roman"/>
                  <w:sz w:val="20"/>
                  <w:szCs w:val="20"/>
                </w:rPr>
                <w:delText>Not belonging to the same group</w:delText>
              </w:r>
            </w:del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DC1B2C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(B3C)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DC1B2C" w:rsidRDefault="00E942D5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triggering event. One of the options in the following closed list shall be used:</w:t>
            </w:r>
          </w:p>
          <w:p w:rsidR="00426E42" w:rsidRPr="00627A1E" w:rsidRDefault="00E942D5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Bankruptcy filing ISDA credit event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Downgrading by a rating agency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Fall of SCR below a threshold but higher than 100 %</w:t>
            </w:r>
            <w:r w:rsidR="00285DCD" w:rsidRPr="00DC1B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SCR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MCR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Non-payment of a contractual obligation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Fraud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disposal of assets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acquisition of assets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Other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Specific triggering event (s) of guarantee</w:t>
            </w:r>
          </w:p>
        </w:tc>
        <w:tc>
          <w:tcPr>
            <w:tcW w:w="0" w:type="auto"/>
            <w:hideMark/>
          </w:tcPr>
          <w:p w:rsidR="00426E42" w:rsidRPr="00627A1E" w:rsidRDefault="00426E42" w:rsidP="00DB7CF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Other” for item 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DC1B2C" w:rsidRDefault="00AD27FF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(C3C)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0" w:type="auto"/>
            <w:hideMark/>
          </w:tcPr>
          <w:p w:rsidR="00426E42" w:rsidRPr="00627A1E" w:rsidRDefault="00426E42" w:rsidP="00DB7CF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) code of the starting date of the coverage of the contract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DC1B2C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(D3C)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Ancillary Own Funds</w:t>
            </w:r>
          </w:p>
        </w:tc>
        <w:tc>
          <w:tcPr>
            <w:tcW w:w="0" w:type="auto"/>
            <w:hideMark/>
          </w:tcPr>
          <w:p w:rsidR="00C13650" w:rsidRPr="00D3469E" w:rsidRDefault="00C13650" w:rsidP="00C136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Indication if the guarantee is classified as Ancillary Own Fund and is presented in the following items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S.23.01</w:t>
            </w:r>
            <w:del w:id="27" w:author="Author">
              <w:r w:rsidDel="007A0599">
                <w:rPr>
                  <w:rFonts w:ascii="Times New Roman" w:hAnsi="Times New Roman" w:cs="Times New Roman"/>
                  <w:sz w:val="20"/>
                  <w:szCs w:val="20"/>
                </w:rPr>
                <w:delText>.g</w:delText>
              </w:r>
            </w:del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C13650" w:rsidRPr="00D3469E" w:rsidRDefault="00C13650" w:rsidP="00C1365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Letters of credit and guarantees under Article 96(2) of the Directive </w:t>
            </w:r>
            <w:r w:rsidR="00A76EC7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(C0010/R0340)</w:t>
            </w:r>
          </w:p>
          <w:p w:rsidR="00C13650" w:rsidRPr="00D3469E" w:rsidRDefault="00C13650" w:rsidP="00C1365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other than under Article 96(2) of the Directive </w:t>
            </w:r>
            <w:r w:rsidR="00A76EC7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(C0010/R0350)</w:t>
            </w:r>
          </w:p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</w:t>
            </w:r>
            <w:r w:rsidR="000D6067" w:rsidRPr="00627A1E">
              <w:rPr>
                <w:rFonts w:ascii="Times New Roman" w:hAnsi="Times New Roman" w:cs="Times New Roman"/>
                <w:sz w:val="20"/>
                <w:szCs w:val="20"/>
              </w:rPr>
              <w:t>Ancillary own fund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</w:t>
            </w:r>
            <w:r w:rsidR="000D6067" w:rsidRPr="00627A1E">
              <w:rPr>
                <w:rFonts w:ascii="Times New Roman" w:hAnsi="Times New Roman" w:cs="Times New Roman"/>
                <w:sz w:val="20"/>
                <w:szCs w:val="20"/>
              </w:rPr>
              <w:t>Not an ancillary own fund</w:t>
            </w:r>
          </w:p>
        </w:tc>
      </w:tr>
    </w:tbl>
    <w:p w:rsidR="008B4FE4" w:rsidRPr="00627A1E" w:rsidRDefault="008B4FE4" w:rsidP="00C544BA">
      <w:pPr>
        <w:rPr>
          <w:rFonts w:ascii="Times New Roman" w:hAnsi="Times New Roman" w:cs="Times New Roman"/>
          <w:sz w:val="20"/>
          <w:szCs w:val="20"/>
        </w:rPr>
      </w:pPr>
    </w:p>
    <w:sectPr w:rsidR="008B4FE4" w:rsidRPr="00627A1E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B4FE4"/>
    <w:rsid w:val="000277A1"/>
    <w:rsid w:val="00037BA4"/>
    <w:rsid w:val="00075666"/>
    <w:rsid w:val="000928F4"/>
    <w:rsid w:val="00094F03"/>
    <w:rsid w:val="000A2A43"/>
    <w:rsid w:val="000B0226"/>
    <w:rsid w:val="000B5753"/>
    <w:rsid w:val="000C3928"/>
    <w:rsid w:val="000D6067"/>
    <w:rsid w:val="000D63A0"/>
    <w:rsid w:val="001067B3"/>
    <w:rsid w:val="001123ED"/>
    <w:rsid w:val="00172BC2"/>
    <w:rsid w:val="001816BE"/>
    <w:rsid w:val="00184FF6"/>
    <w:rsid w:val="002147D1"/>
    <w:rsid w:val="00227836"/>
    <w:rsid w:val="00233377"/>
    <w:rsid w:val="00285DCD"/>
    <w:rsid w:val="00295647"/>
    <w:rsid w:val="002B3D48"/>
    <w:rsid w:val="00363D27"/>
    <w:rsid w:val="003A02AA"/>
    <w:rsid w:val="003B51DF"/>
    <w:rsid w:val="004022DB"/>
    <w:rsid w:val="0041683D"/>
    <w:rsid w:val="00426E42"/>
    <w:rsid w:val="0045796C"/>
    <w:rsid w:val="0047041B"/>
    <w:rsid w:val="004F14B5"/>
    <w:rsid w:val="00521ABE"/>
    <w:rsid w:val="00540109"/>
    <w:rsid w:val="005E345E"/>
    <w:rsid w:val="0061247F"/>
    <w:rsid w:val="00617D80"/>
    <w:rsid w:val="0062030D"/>
    <w:rsid w:val="006234D5"/>
    <w:rsid w:val="00627A1E"/>
    <w:rsid w:val="006F0C30"/>
    <w:rsid w:val="0070337C"/>
    <w:rsid w:val="007758DA"/>
    <w:rsid w:val="007A0599"/>
    <w:rsid w:val="007A15AF"/>
    <w:rsid w:val="007D0EE3"/>
    <w:rsid w:val="007D762E"/>
    <w:rsid w:val="00827DF7"/>
    <w:rsid w:val="00830819"/>
    <w:rsid w:val="00864A93"/>
    <w:rsid w:val="008B4FE4"/>
    <w:rsid w:val="008E02EB"/>
    <w:rsid w:val="00975C85"/>
    <w:rsid w:val="009A6A5C"/>
    <w:rsid w:val="009E3622"/>
    <w:rsid w:val="00A501F6"/>
    <w:rsid w:val="00A73D0E"/>
    <w:rsid w:val="00A76EC7"/>
    <w:rsid w:val="00A873A3"/>
    <w:rsid w:val="00AD27FF"/>
    <w:rsid w:val="00AD7038"/>
    <w:rsid w:val="00AE3C66"/>
    <w:rsid w:val="00B06EB7"/>
    <w:rsid w:val="00B132D5"/>
    <w:rsid w:val="00B45155"/>
    <w:rsid w:val="00B85E81"/>
    <w:rsid w:val="00BC232F"/>
    <w:rsid w:val="00BE029A"/>
    <w:rsid w:val="00BE5404"/>
    <w:rsid w:val="00BF19BE"/>
    <w:rsid w:val="00BF3FD9"/>
    <w:rsid w:val="00C1139C"/>
    <w:rsid w:val="00C13650"/>
    <w:rsid w:val="00C52A82"/>
    <w:rsid w:val="00C544BA"/>
    <w:rsid w:val="00C6483E"/>
    <w:rsid w:val="00C670EE"/>
    <w:rsid w:val="00C9143E"/>
    <w:rsid w:val="00D0080A"/>
    <w:rsid w:val="00D95BEF"/>
    <w:rsid w:val="00DB7CFD"/>
    <w:rsid w:val="00DC1B2C"/>
    <w:rsid w:val="00DE2035"/>
    <w:rsid w:val="00DF0ACF"/>
    <w:rsid w:val="00DF3ABA"/>
    <w:rsid w:val="00DF638F"/>
    <w:rsid w:val="00E120A2"/>
    <w:rsid w:val="00E4757F"/>
    <w:rsid w:val="00E47B9E"/>
    <w:rsid w:val="00E633C0"/>
    <w:rsid w:val="00E942D5"/>
    <w:rsid w:val="00EA000C"/>
    <w:rsid w:val="00EB17A0"/>
    <w:rsid w:val="00F06B7F"/>
    <w:rsid w:val="00F2361C"/>
    <w:rsid w:val="00F25AE3"/>
    <w:rsid w:val="00F5010C"/>
    <w:rsid w:val="00F92B94"/>
    <w:rsid w:val="00F97B09"/>
    <w:rsid w:val="00FB614B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C1365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EA0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00C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C1365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EA0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00C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2015-07-02T20:48:00Z</dcterms:created>
  <dcterms:modified xsi:type="dcterms:W3CDTF">2015-07-02T20:48:00Z</dcterms:modified>
</cp:coreProperties>
</file>